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587" w:rsidRDefault="00F70587" w:rsidP="00F705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Îndumări</w:t>
      </w:r>
      <w:proofErr w:type="spellEnd"/>
      <w:r w:rsidR="00D132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indicative</w:t>
      </w:r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privind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încadrarea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ins w:id="1" w:author="delia ionica" w:date="2017-07-04T20:27:00Z">
        <w:r w:rsidR="000C6B0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activităților</w:t>
        </w:r>
        <w:proofErr w:type="spellEnd"/>
        <w:r w:rsidR="000C6B0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 xml:space="preserve"> </w:t>
        </w:r>
        <w:proofErr w:type="spellStart"/>
        <w:r w:rsidR="000C6B0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pe</w:t>
        </w:r>
        <w:proofErr w:type="spellEnd"/>
        <w:r w:rsidR="000C6B0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 xml:space="preserve"> </w:t>
        </w:r>
        <w:proofErr w:type="spellStart"/>
        <w:r w:rsidR="000C6B0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tipurile</w:t>
        </w:r>
        <w:proofErr w:type="spellEnd"/>
        <w:r w:rsidR="000C6B0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 xml:space="preserve"> de </w:t>
        </w:r>
      </w:ins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cheltuieli</w:t>
      </w:r>
      <w:proofErr w:type="spellEnd"/>
      <w:del w:id="2" w:author="delia ionica" w:date="2017-07-04T20:27:00Z">
        <w:r w:rsidRPr="00F70587" w:rsidDel="000C6B0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delText>lor</w:delText>
        </w:r>
      </w:del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propuse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prin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proiectele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promovate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în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cadrul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OS 4.1. din POIM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privind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protecția</w:t>
      </w:r>
      <w:proofErr w:type="spellEnd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biodiversității</w:t>
      </w:r>
      <w:proofErr w:type="spellEnd"/>
    </w:p>
    <w:p w:rsidR="00F70587" w:rsidRPr="00F70587" w:rsidRDefault="00F70587" w:rsidP="00F705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90"/>
        <w:gridCol w:w="2127"/>
        <w:gridCol w:w="3023"/>
        <w:gridCol w:w="3685"/>
        <w:gridCol w:w="3307"/>
      </w:tblGrid>
      <w:tr w:rsidR="005D5C05" w:rsidRPr="00F70587" w:rsidTr="00D132C1">
        <w:trPr>
          <w:tblHeader/>
          <w:jc w:val="center"/>
        </w:trPr>
        <w:tc>
          <w:tcPr>
            <w:tcW w:w="790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Nr. crt.</w:t>
            </w:r>
          </w:p>
        </w:tc>
        <w:tc>
          <w:tcPr>
            <w:tcW w:w="2127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Tip activitate</w:t>
            </w:r>
          </w:p>
        </w:tc>
        <w:tc>
          <w:tcPr>
            <w:tcW w:w="3023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Categorie cheltuieli</w:t>
            </w:r>
          </w:p>
        </w:tc>
        <w:tc>
          <w:tcPr>
            <w:tcW w:w="3685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Subcategorie cheltuieli</w:t>
            </w:r>
          </w:p>
        </w:tc>
        <w:tc>
          <w:tcPr>
            <w:tcW w:w="3307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Observații</w:t>
            </w:r>
          </w:p>
        </w:tc>
      </w:tr>
      <w:tr w:rsidR="005D5C05" w:rsidRPr="00F70587" w:rsidTr="00D132C1">
        <w:trPr>
          <w:jc w:val="center"/>
        </w:trPr>
        <w:tc>
          <w:tcPr>
            <w:tcW w:w="790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1.</w:t>
            </w:r>
          </w:p>
        </w:tc>
        <w:tc>
          <w:tcPr>
            <w:tcW w:w="2127" w:type="dxa"/>
          </w:tcPr>
          <w:p w:rsidR="00982BAE" w:rsidRPr="00F70587" w:rsidRDefault="00F70587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R</w:t>
            </w:r>
            <w:r w:rsidR="00982BAE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ealizare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a de</w:t>
            </w:r>
            <w:r w:rsidR="00982BAE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studii aferente planului de management</w:t>
            </w:r>
          </w:p>
        </w:tc>
        <w:tc>
          <w:tcPr>
            <w:tcW w:w="3023" w:type="dxa"/>
          </w:tcPr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14 - cheltuieli pentru proiectare și asistență tehnică</w:t>
            </w:r>
          </w:p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3685" w:type="dxa"/>
          </w:tcPr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42 - studii de teren</w:t>
            </w:r>
          </w:p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45 - cheltuieli pentru consultanță</w:t>
            </w:r>
          </w:p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48 - cheltuieli pentru consultanță în elaborare studii de piață/evaluare</w:t>
            </w:r>
          </w:p>
        </w:tc>
        <w:tc>
          <w:tcPr>
            <w:tcW w:w="3307" w:type="dxa"/>
          </w:tcPr>
          <w:p w:rsidR="00CB19E9" w:rsidRPr="00F70587" w:rsidRDefault="00F70587" w:rsidP="00F7058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Incadrarea î</w:t>
            </w:r>
            <w:r w:rsidR="00D11961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n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subcategoriile 42, 45, 48 se face î</w:t>
            </w:r>
            <w:r w:rsidR="00D11961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n func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ț</w:t>
            </w:r>
            <w:r w:rsidR="00D11961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ie de specificul studiului</w:t>
            </w:r>
          </w:p>
        </w:tc>
      </w:tr>
      <w:tr w:rsidR="005D5C05" w:rsidRPr="00F70587" w:rsidTr="00D132C1">
        <w:trPr>
          <w:jc w:val="center"/>
        </w:trPr>
        <w:tc>
          <w:tcPr>
            <w:tcW w:w="790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2.</w:t>
            </w:r>
          </w:p>
        </w:tc>
        <w:tc>
          <w:tcPr>
            <w:tcW w:w="2127" w:type="dxa"/>
          </w:tcPr>
          <w:p w:rsidR="00982BAE" w:rsidRPr="00F70587" w:rsidRDefault="00F70587" w:rsidP="00D132C1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T</w:t>
            </w:r>
            <w:r w:rsidR="00D132C1">
              <w:rPr>
                <w:rFonts w:ascii="Times New Roman" w:hAnsi="Times New Roman" w:cs="Times New Roman"/>
                <w:color w:val="000000" w:themeColor="text1"/>
                <w:lang w:val="ro-RO"/>
              </w:rPr>
              <w:t>axe aferente avizării planului de management</w:t>
            </w:r>
            <w:r w:rsidR="00982BAE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</w:t>
            </w:r>
          </w:p>
        </w:tc>
        <w:tc>
          <w:tcPr>
            <w:tcW w:w="3023" w:type="dxa"/>
          </w:tcPr>
          <w:p w:rsidR="0095726D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14 - cheltuieli pentru proiectare și asistență tehnică</w:t>
            </w:r>
          </w:p>
        </w:tc>
        <w:tc>
          <w:tcPr>
            <w:tcW w:w="3685" w:type="dxa"/>
          </w:tcPr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43 – cheltuieli pentru obținere avize, acorduri, autoriza</w:t>
            </w:r>
            <w:r w:rsidR="00D132C1">
              <w:rPr>
                <w:rFonts w:ascii="Times New Roman" w:hAnsi="Times New Roman" w:cs="Times New Roman"/>
                <w:color w:val="000000" w:themeColor="text1"/>
                <w:lang w:val="ro-RO"/>
              </w:rPr>
              <w:t>ț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ii</w:t>
            </w:r>
          </w:p>
          <w:p w:rsidR="0095726D" w:rsidRPr="00F70587" w:rsidRDefault="0095726D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3307" w:type="dxa"/>
          </w:tcPr>
          <w:p w:rsidR="00CB19E9" w:rsidRPr="00F70587" w:rsidRDefault="00CB19E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D5C05" w:rsidRPr="00F70587" w:rsidTr="00D132C1">
        <w:trPr>
          <w:jc w:val="center"/>
        </w:trPr>
        <w:tc>
          <w:tcPr>
            <w:tcW w:w="790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3.</w:t>
            </w:r>
          </w:p>
        </w:tc>
        <w:tc>
          <w:tcPr>
            <w:tcW w:w="2127" w:type="dxa"/>
          </w:tcPr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Cheltuielile salariale cu personalul implicat în implementarea proiectului </w:t>
            </w:r>
          </w:p>
        </w:tc>
        <w:tc>
          <w:tcPr>
            <w:tcW w:w="3023" w:type="dxa"/>
          </w:tcPr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25 - cheltuieli salariale</w:t>
            </w:r>
          </w:p>
        </w:tc>
        <w:tc>
          <w:tcPr>
            <w:tcW w:w="3685" w:type="dxa"/>
          </w:tcPr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83 - cheltuieli salariale cu personalul implicat in implementarea proiectului (în derularea activităților, altele decât management de proiect)</w:t>
            </w:r>
          </w:p>
        </w:tc>
        <w:tc>
          <w:tcPr>
            <w:tcW w:w="3307" w:type="dxa"/>
          </w:tcPr>
          <w:p w:rsidR="00CB19E9" w:rsidRPr="00F70587" w:rsidRDefault="00CB19E9" w:rsidP="0095726D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D5C05" w:rsidRPr="00F70587" w:rsidTr="00D132C1">
        <w:trPr>
          <w:jc w:val="center"/>
        </w:trPr>
        <w:tc>
          <w:tcPr>
            <w:tcW w:w="790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4.</w:t>
            </w:r>
          </w:p>
        </w:tc>
        <w:tc>
          <w:tcPr>
            <w:tcW w:w="2127" w:type="dxa"/>
          </w:tcPr>
          <w:p w:rsidR="00982BAE" w:rsidRPr="00F70587" w:rsidRDefault="00D132C1" w:rsidP="00D132C1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Cheltuielile privind</w:t>
            </w:r>
            <w:r w:rsidR="00982BAE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managementul de proiect </w:t>
            </w:r>
          </w:p>
        </w:tc>
        <w:tc>
          <w:tcPr>
            <w:tcW w:w="3023" w:type="dxa"/>
          </w:tcPr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9 - cheltuieli aferente managementului de proiect</w:t>
            </w:r>
          </w:p>
        </w:tc>
        <w:tc>
          <w:tcPr>
            <w:tcW w:w="3685" w:type="dxa"/>
          </w:tcPr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21 - cheltuieli salariale cu echipa de management proiect (salarii membrii UIP)</w:t>
            </w:r>
          </w:p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24 - cheltuieli de deplasare pentru personal management proiect (transport)</w:t>
            </w:r>
          </w:p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25 - cheltuieli cu achiziția de active fixe corporale (altele decât terenuri, imobile și mijloace de transport), obiecte de inventar, materiale consumabile (dotări/echipamente UIP, fără mașină)</w:t>
            </w:r>
          </w:p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28 - cheltuieli cu achiziția de mijloace de transport pentru managementul operațiunii</w:t>
            </w:r>
          </w:p>
          <w:p w:rsidR="00982BAE" w:rsidRPr="00F70587" w:rsidRDefault="00982BAE" w:rsidP="00982BAE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29 - cheltuieli cu servicii de management proiect (salarii pentru membrii UIP subcontractați).</w:t>
            </w:r>
          </w:p>
        </w:tc>
        <w:tc>
          <w:tcPr>
            <w:tcW w:w="3307" w:type="dxa"/>
          </w:tcPr>
          <w:p w:rsidR="00CB19E9" w:rsidRPr="00F70587" w:rsidRDefault="00CB19E9" w:rsidP="008F00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D5C05" w:rsidRPr="00F70587" w:rsidTr="00D132C1">
        <w:trPr>
          <w:jc w:val="center"/>
        </w:trPr>
        <w:tc>
          <w:tcPr>
            <w:tcW w:w="790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5.</w:t>
            </w:r>
          </w:p>
        </w:tc>
        <w:tc>
          <w:tcPr>
            <w:tcW w:w="2127" w:type="dxa"/>
          </w:tcPr>
          <w:p w:rsidR="00982BAE" w:rsidRPr="00F70587" w:rsidRDefault="00F70587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C</w:t>
            </w:r>
            <w:r w:rsidR="00982BAE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azare și diurnă </w:t>
            </w:r>
            <w:r w:rsidR="00982BAE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pentru UIP </w:t>
            </w:r>
          </w:p>
        </w:tc>
        <w:tc>
          <w:tcPr>
            <w:tcW w:w="3023" w:type="dxa"/>
          </w:tcPr>
          <w:p w:rsidR="00982BAE" w:rsidRPr="00F70587" w:rsidRDefault="00D1196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9 – cheltuieli aferente 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managementului de proiect </w:t>
            </w:r>
          </w:p>
        </w:tc>
        <w:tc>
          <w:tcPr>
            <w:tcW w:w="3685" w:type="dxa"/>
          </w:tcPr>
          <w:p w:rsidR="00982BAE" w:rsidRPr="00F70587" w:rsidRDefault="00D1196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24- cheltuieli de deplasare pentru 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personal management proiect</w:t>
            </w:r>
          </w:p>
        </w:tc>
        <w:tc>
          <w:tcPr>
            <w:tcW w:w="3307" w:type="dxa"/>
          </w:tcPr>
          <w:p w:rsidR="00CB19E9" w:rsidRPr="00F70587" w:rsidRDefault="00F70587" w:rsidP="008F00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Sunt considerate și cheltuielile de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transport/ cazare si diurnă</w:t>
            </w:r>
          </w:p>
        </w:tc>
      </w:tr>
      <w:tr w:rsidR="005D5C05" w:rsidRPr="00F70587" w:rsidTr="00D132C1">
        <w:trPr>
          <w:jc w:val="center"/>
        </w:trPr>
        <w:tc>
          <w:tcPr>
            <w:tcW w:w="790" w:type="dxa"/>
          </w:tcPr>
          <w:p w:rsidR="00D11961" w:rsidRPr="00F70587" w:rsidRDefault="00D11961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6.</w:t>
            </w:r>
          </w:p>
        </w:tc>
        <w:tc>
          <w:tcPr>
            <w:tcW w:w="2127" w:type="dxa"/>
          </w:tcPr>
          <w:p w:rsidR="00D11961" w:rsidRPr="00F70587" w:rsidRDefault="00D1196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Cursuri aferente întaririi capacității custodelui /administrator</w:t>
            </w:r>
          </w:p>
        </w:tc>
        <w:tc>
          <w:tcPr>
            <w:tcW w:w="3023" w:type="dxa"/>
          </w:tcPr>
          <w:p w:rsidR="00D11961" w:rsidRPr="00F70587" w:rsidRDefault="00D1196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14. cheltuieli pentru proiectare si asistenta tehnica </w:t>
            </w:r>
          </w:p>
        </w:tc>
        <w:tc>
          <w:tcPr>
            <w:tcW w:w="3685" w:type="dxa"/>
          </w:tcPr>
          <w:p w:rsidR="00D11961" w:rsidRPr="00F70587" w:rsidRDefault="00F70587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45 cheltuieli pentru consultanță</w:t>
            </w:r>
          </w:p>
        </w:tc>
        <w:tc>
          <w:tcPr>
            <w:tcW w:w="3307" w:type="dxa"/>
          </w:tcPr>
          <w:p w:rsidR="00D11961" w:rsidRPr="00F70587" w:rsidRDefault="00D11961" w:rsidP="008F00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Daca fac si platesc trainer angajati sunt cheltuieli salariale daca nu externalizeaza si se incadreaza aici</w:t>
            </w:r>
          </w:p>
        </w:tc>
      </w:tr>
      <w:tr w:rsidR="005D5C05" w:rsidRPr="00F70587" w:rsidTr="00086CF7">
        <w:trPr>
          <w:trHeight w:val="1872"/>
          <w:jc w:val="center"/>
        </w:trPr>
        <w:tc>
          <w:tcPr>
            <w:tcW w:w="790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6.</w:t>
            </w:r>
          </w:p>
        </w:tc>
        <w:tc>
          <w:tcPr>
            <w:tcW w:w="2127" w:type="dxa"/>
          </w:tcPr>
          <w:p w:rsidR="00982BAE" w:rsidRPr="00F70587" w:rsidRDefault="00D11961" w:rsidP="00D11961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Partea de dotări</w:t>
            </w:r>
            <w:r w:rsidR="00982BAE"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</w:t>
            </w:r>
          </w:p>
        </w:tc>
        <w:tc>
          <w:tcPr>
            <w:tcW w:w="3023" w:type="dxa"/>
          </w:tcPr>
          <w:p w:rsidR="00982BAE" w:rsidRPr="00F70587" w:rsidRDefault="00982BAE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15 – cheltuieli pentru investiția de bază</w:t>
            </w:r>
          </w:p>
          <w:p w:rsidR="00263711" w:rsidRPr="00F70587" w:rsidRDefault="0026371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26371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26371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26371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26371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26371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26371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263711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263711" w:rsidP="00D11961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3685" w:type="dxa"/>
          </w:tcPr>
          <w:p w:rsidR="00982BAE" w:rsidRPr="00F70587" w:rsidRDefault="00982BAE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subcategoria 54 - cheltuieli cu dotările (utilaje, echipamente cu și fără montaj, dotări) (în cazul echipamentelor).</w:t>
            </w:r>
          </w:p>
          <w:p w:rsidR="00263711" w:rsidRPr="00F70587" w:rsidRDefault="00263711" w:rsidP="00263711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263711" w:rsidP="00263711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263711" w:rsidRPr="00F70587" w:rsidRDefault="00D11961" w:rsidP="00263711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55 cheltuieli cu active necorporale</w:t>
            </w:r>
          </w:p>
          <w:p w:rsidR="00263711" w:rsidRPr="00F70587" w:rsidRDefault="005D5C05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(licențe, etc)</w:t>
            </w:r>
          </w:p>
        </w:tc>
        <w:tc>
          <w:tcPr>
            <w:tcW w:w="3307" w:type="dxa"/>
          </w:tcPr>
          <w:p w:rsidR="00CB19E9" w:rsidRPr="00F70587" w:rsidRDefault="00CB19E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D5C05" w:rsidRPr="00F70587" w:rsidTr="00D132C1">
        <w:trPr>
          <w:jc w:val="center"/>
        </w:trPr>
        <w:tc>
          <w:tcPr>
            <w:tcW w:w="790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7.</w:t>
            </w:r>
          </w:p>
        </w:tc>
        <w:tc>
          <w:tcPr>
            <w:tcW w:w="2127" w:type="dxa"/>
          </w:tcPr>
          <w:p w:rsidR="00982BAE" w:rsidRPr="00F70587" w:rsidRDefault="006C4C13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Filme, broșuri, seminarii, vizite tematice, acțiuni de informare/conștientizare etc.</w:t>
            </w:r>
          </w:p>
        </w:tc>
        <w:tc>
          <w:tcPr>
            <w:tcW w:w="3023" w:type="dxa"/>
          </w:tcPr>
          <w:p w:rsidR="00982BAE" w:rsidRPr="00F70587" w:rsidRDefault="006C4C13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8 - cheltuieli de informare, comunicare și publicitate</w:t>
            </w:r>
          </w:p>
          <w:p w:rsidR="0095726D" w:rsidRPr="00F70587" w:rsidRDefault="0095726D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3685" w:type="dxa"/>
          </w:tcPr>
          <w:p w:rsidR="00982BAE" w:rsidRPr="00F70587" w:rsidRDefault="006C4C13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18 - cheltuieli de promovare a obiectivului de investiție/produsului/serviciului finanțat</w:t>
            </w:r>
          </w:p>
          <w:p w:rsidR="0095726D" w:rsidRPr="00F70587" w:rsidRDefault="0095726D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3307" w:type="dxa"/>
          </w:tcPr>
          <w:p w:rsidR="00CB19E9" w:rsidRPr="00F70587" w:rsidRDefault="00CB19E9" w:rsidP="008F00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D5C05" w:rsidRPr="00F70587" w:rsidTr="00D132C1">
        <w:trPr>
          <w:jc w:val="center"/>
        </w:trPr>
        <w:tc>
          <w:tcPr>
            <w:tcW w:w="790" w:type="dxa"/>
          </w:tcPr>
          <w:p w:rsidR="00982BAE" w:rsidRPr="00F70587" w:rsidRDefault="00982BAE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8.</w:t>
            </w:r>
          </w:p>
        </w:tc>
        <w:tc>
          <w:tcPr>
            <w:tcW w:w="2127" w:type="dxa"/>
          </w:tcPr>
          <w:p w:rsidR="00982BAE" w:rsidRPr="00F70587" w:rsidRDefault="006C4C1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Comunicate de presa/panouri obligatorii etc.</w:t>
            </w:r>
          </w:p>
        </w:tc>
        <w:tc>
          <w:tcPr>
            <w:tcW w:w="3023" w:type="dxa"/>
          </w:tcPr>
          <w:p w:rsidR="00982BAE" w:rsidRPr="00F70587" w:rsidRDefault="006C4C13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8 - cheltuieli de informare, comunicare și publicitate</w:t>
            </w:r>
          </w:p>
        </w:tc>
        <w:tc>
          <w:tcPr>
            <w:tcW w:w="3685" w:type="dxa"/>
          </w:tcPr>
          <w:p w:rsidR="00982BAE" w:rsidRPr="00F70587" w:rsidRDefault="006C4C13" w:rsidP="006C4C1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17 - cheltuieli de informare și publicitate pentru proiect, care rezultă din obligațiile beneficiarului</w:t>
            </w:r>
          </w:p>
        </w:tc>
        <w:tc>
          <w:tcPr>
            <w:tcW w:w="3307" w:type="dxa"/>
          </w:tcPr>
          <w:p w:rsidR="00CB19E9" w:rsidRPr="00F70587" w:rsidRDefault="00CB19E9" w:rsidP="008F00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D132C1" w:rsidRPr="00F70587" w:rsidTr="00D132C1">
        <w:trPr>
          <w:jc w:val="center"/>
        </w:trPr>
        <w:tc>
          <w:tcPr>
            <w:tcW w:w="790" w:type="dxa"/>
            <w:vMerge w:val="restart"/>
          </w:tcPr>
          <w:p w:rsidR="00D132C1" w:rsidRPr="00F70587" w:rsidRDefault="00D132C1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9.</w:t>
            </w:r>
          </w:p>
        </w:tc>
        <w:tc>
          <w:tcPr>
            <w:tcW w:w="2127" w:type="dxa"/>
            <w:vMerge w:val="restart"/>
          </w:tcPr>
          <w:p w:rsidR="00D132C1" w:rsidRPr="00F70587" w:rsidRDefault="00D132C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Elaborarea Planului de Management</w:t>
            </w:r>
          </w:p>
        </w:tc>
        <w:tc>
          <w:tcPr>
            <w:tcW w:w="3023" w:type="dxa"/>
          </w:tcPr>
          <w:p w:rsidR="00D132C1" w:rsidRPr="00F70587" w:rsidRDefault="00D132C1" w:rsidP="00F7058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14 - cheltuieli pentru p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roiectare și asistență tehnică</w:t>
            </w:r>
          </w:p>
        </w:tc>
        <w:tc>
          <w:tcPr>
            <w:tcW w:w="3685" w:type="dxa"/>
          </w:tcPr>
          <w:p w:rsidR="00D132C1" w:rsidRPr="00F70587" w:rsidRDefault="00D132C1" w:rsidP="00F7058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45 - cheltuieli pentru consultanță </w:t>
            </w:r>
          </w:p>
        </w:tc>
        <w:tc>
          <w:tcPr>
            <w:tcW w:w="3307" w:type="dxa"/>
          </w:tcPr>
          <w:p w:rsidR="00D132C1" w:rsidRPr="00F70587" w:rsidRDefault="00D132C1" w:rsidP="00F7058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D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acă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activitatea este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subcontractată</w:t>
            </w:r>
          </w:p>
        </w:tc>
      </w:tr>
      <w:tr w:rsidR="00D132C1" w:rsidRPr="00F70587" w:rsidTr="00D132C1">
        <w:trPr>
          <w:jc w:val="center"/>
        </w:trPr>
        <w:tc>
          <w:tcPr>
            <w:tcW w:w="790" w:type="dxa"/>
            <w:vMerge/>
          </w:tcPr>
          <w:p w:rsidR="00D132C1" w:rsidRPr="00F70587" w:rsidRDefault="00D132C1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2127" w:type="dxa"/>
            <w:vMerge/>
          </w:tcPr>
          <w:p w:rsidR="00D132C1" w:rsidRPr="00F70587" w:rsidRDefault="00D132C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3023" w:type="dxa"/>
          </w:tcPr>
          <w:p w:rsidR="00D132C1" w:rsidRPr="00F70587" w:rsidRDefault="00D132C1" w:rsidP="005E342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25 - cheltuieli salariale</w:t>
            </w:r>
          </w:p>
        </w:tc>
        <w:tc>
          <w:tcPr>
            <w:tcW w:w="3685" w:type="dxa"/>
          </w:tcPr>
          <w:p w:rsidR="00D132C1" w:rsidRPr="00F70587" w:rsidRDefault="00D132C1" w:rsidP="005E342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83 - cheltuieli salariale cu personalul implicat in implementarea proiectului (în derularea activităților, altele decât management de proiect)</w:t>
            </w:r>
          </w:p>
        </w:tc>
        <w:tc>
          <w:tcPr>
            <w:tcW w:w="3307" w:type="dxa"/>
          </w:tcPr>
          <w:p w:rsidR="00D132C1" w:rsidRDefault="00D132C1" w:rsidP="00F7058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Dacă activitatea se realizează cu personalul propriu</w:t>
            </w:r>
          </w:p>
        </w:tc>
      </w:tr>
      <w:tr w:rsidR="00D132C1" w:rsidRPr="00F70587" w:rsidTr="00D132C1">
        <w:trPr>
          <w:jc w:val="center"/>
        </w:trPr>
        <w:tc>
          <w:tcPr>
            <w:tcW w:w="790" w:type="dxa"/>
          </w:tcPr>
          <w:p w:rsidR="00D132C1" w:rsidRPr="00F70587" w:rsidRDefault="00D132C1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10.</w:t>
            </w:r>
          </w:p>
        </w:tc>
        <w:tc>
          <w:tcPr>
            <w:tcW w:w="2127" w:type="dxa"/>
          </w:tcPr>
          <w:p w:rsidR="00D132C1" w:rsidRPr="00F70587" w:rsidRDefault="00D132C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Achizitii softuri </w:t>
            </w:r>
          </w:p>
        </w:tc>
        <w:tc>
          <w:tcPr>
            <w:tcW w:w="3023" w:type="dxa"/>
          </w:tcPr>
          <w:p w:rsidR="00D132C1" w:rsidRPr="00F70587" w:rsidRDefault="00D132C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15 – cheltuieli pentru investitia de baza </w:t>
            </w:r>
          </w:p>
        </w:tc>
        <w:tc>
          <w:tcPr>
            <w:tcW w:w="3685" w:type="dxa"/>
          </w:tcPr>
          <w:p w:rsidR="00D132C1" w:rsidRPr="00F70587" w:rsidRDefault="00D132C1" w:rsidP="005D5C0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55- cheltuieli active necorporale </w:t>
            </w:r>
          </w:p>
        </w:tc>
        <w:tc>
          <w:tcPr>
            <w:tcW w:w="3307" w:type="dxa"/>
          </w:tcPr>
          <w:p w:rsidR="00D132C1" w:rsidRPr="00F70587" w:rsidRDefault="00D132C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D132C1" w:rsidRPr="00F70587" w:rsidTr="00D132C1">
        <w:trPr>
          <w:jc w:val="center"/>
        </w:trPr>
        <w:tc>
          <w:tcPr>
            <w:tcW w:w="790" w:type="dxa"/>
          </w:tcPr>
          <w:p w:rsidR="00D132C1" w:rsidRPr="00F70587" w:rsidRDefault="00D132C1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11.</w:t>
            </w:r>
          </w:p>
        </w:tc>
        <w:tc>
          <w:tcPr>
            <w:tcW w:w="2127" w:type="dxa"/>
          </w:tcPr>
          <w:p w:rsidR="00D132C1" w:rsidRPr="00F70587" w:rsidRDefault="00D132C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Realizare GIS </w:t>
            </w:r>
          </w:p>
        </w:tc>
        <w:tc>
          <w:tcPr>
            <w:tcW w:w="3023" w:type="dxa"/>
          </w:tcPr>
          <w:p w:rsidR="00D132C1" w:rsidRPr="00F70587" w:rsidRDefault="00D132C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14- cheltuieli pentru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proiectare si asistenta tehnică</w:t>
            </w:r>
          </w:p>
        </w:tc>
        <w:tc>
          <w:tcPr>
            <w:tcW w:w="3685" w:type="dxa"/>
          </w:tcPr>
          <w:p w:rsidR="00D132C1" w:rsidRPr="00F70587" w:rsidRDefault="00D132C1" w:rsidP="005E342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42 - studii de teren</w:t>
            </w:r>
          </w:p>
          <w:p w:rsidR="00D132C1" w:rsidRPr="00F70587" w:rsidRDefault="00D132C1" w:rsidP="005E342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45 - cheltuieli pentru consultanță</w:t>
            </w:r>
          </w:p>
          <w:p w:rsidR="00D132C1" w:rsidRPr="00F70587" w:rsidRDefault="00D132C1" w:rsidP="005E342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48 - cheltuieli pentru consultanță în elaborare studii de piață/evaluare</w:t>
            </w:r>
          </w:p>
        </w:tc>
        <w:tc>
          <w:tcPr>
            <w:tcW w:w="3307" w:type="dxa"/>
          </w:tcPr>
          <w:p w:rsidR="00D132C1" w:rsidRPr="00F70587" w:rsidRDefault="00D132C1" w:rsidP="005E342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Incadrarea î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n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subcategoriile 42, 45, 48 se face î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>n func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ț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ie de </w:t>
            </w:r>
            <w:r w:rsidRPr="00F70587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specificul studiului</w:t>
            </w:r>
          </w:p>
        </w:tc>
      </w:tr>
      <w:tr w:rsidR="00D132C1" w:rsidRPr="00F70587" w:rsidTr="00D132C1">
        <w:trPr>
          <w:jc w:val="center"/>
        </w:trPr>
        <w:tc>
          <w:tcPr>
            <w:tcW w:w="790" w:type="dxa"/>
          </w:tcPr>
          <w:p w:rsidR="00D132C1" w:rsidRPr="00F70587" w:rsidRDefault="00D132C1" w:rsidP="00982BA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12</w:t>
            </w:r>
          </w:p>
        </w:tc>
        <w:tc>
          <w:tcPr>
            <w:tcW w:w="2127" w:type="dxa"/>
          </w:tcPr>
          <w:p w:rsidR="00D132C1" w:rsidRPr="00F70587" w:rsidRDefault="00D132C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Cheltuieli specifice de biodiversitate</w:t>
            </w:r>
          </w:p>
        </w:tc>
        <w:tc>
          <w:tcPr>
            <w:tcW w:w="3023" w:type="dxa"/>
            <w:vAlign w:val="center"/>
          </w:tcPr>
          <w:p w:rsidR="00D132C1" w:rsidRPr="00D132C1" w:rsidRDefault="00D132C1" w:rsidP="005E342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132C1">
              <w:rPr>
                <w:rFonts w:ascii="Times New Roman" w:hAnsi="Times New Roman" w:cs="Times New Roman"/>
                <w:color w:val="000000" w:themeColor="text1"/>
                <w:lang w:val="ro-RO"/>
              </w:rPr>
              <w:t>37 - cheltuieli specifice pentru promovarea biodiversității</w:t>
            </w:r>
          </w:p>
        </w:tc>
        <w:tc>
          <w:tcPr>
            <w:tcW w:w="3685" w:type="dxa"/>
            <w:vAlign w:val="center"/>
          </w:tcPr>
          <w:p w:rsidR="00D132C1" w:rsidRPr="00D132C1" w:rsidRDefault="00D132C1" w:rsidP="005E3423">
            <w:pPr>
              <w:jc w:val="both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132C1">
              <w:rPr>
                <w:rFonts w:ascii="Times New Roman" w:hAnsi="Times New Roman" w:cs="Times New Roman"/>
                <w:color w:val="000000" w:themeColor="text1"/>
                <w:lang w:val="ro-RO"/>
              </w:rPr>
              <w:t>148 - cheltuieli specifice pentru promovarea biodiversității</w:t>
            </w:r>
          </w:p>
        </w:tc>
        <w:tc>
          <w:tcPr>
            <w:tcW w:w="3307" w:type="dxa"/>
          </w:tcPr>
          <w:p w:rsidR="00D132C1" w:rsidRDefault="00D132C1" w:rsidP="005E342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Se încadrează orice </w:t>
            </w:r>
            <w:r w:rsidR="004A792E">
              <w:rPr>
                <w:rFonts w:ascii="Times New Roman" w:hAnsi="Times New Roman" w:cs="Times New Roman"/>
                <w:color w:val="000000" w:themeColor="text1"/>
                <w:lang w:val="ro-RO"/>
              </w:rPr>
              <w:t>cheltuială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care nu poate fi încadrată în definițiile de mai sus (ex. cheltuieli pentru înmulțirea speciilor etc.)</w:t>
            </w:r>
          </w:p>
        </w:tc>
      </w:tr>
    </w:tbl>
    <w:p w:rsidR="009C58BF" w:rsidRPr="005D5C05" w:rsidRDefault="009C58BF">
      <w:pPr>
        <w:rPr>
          <w:color w:val="000000" w:themeColor="text1"/>
        </w:rPr>
      </w:pPr>
    </w:p>
    <w:sectPr w:rsidR="009C58BF" w:rsidRPr="005D5C05" w:rsidSect="00F705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ia ionica">
    <w15:presenceInfo w15:providerId="AD" w15:userId="S-1-5-21-895803295-2093625191-1635367069-46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2E"/>
    <w:rsid w:val="00000C19"/>
    <w:rsid w:val="00001112"/>
    <w:rsid w:val="00016D60"/>
    <w:rsid w:val="00017434"/>
    <w:rsid w:val="00026B4F"/>
    <w:rsid w:val="000358B5"/>
    <w:rsid w:val="00036257"/>
    <w:rsid w:val="00041DB2"/>
    <w:rsid w:val="00043D74"/>
    <w:rsid w:val="000473C8"/>
    <w:rsid w:val="00050E7A"/>
    <w:rsid w:val="000634D5"/>
    <w:rsid w:val="00075924"/>
    <w:rsid w:val="00080DF8"/>
    <w:rsid w:val="00081DC5"/>
    <w:rsid w:val="00086CF7"/>
    <w:rsid w:val="00093183"/>
    <w:rsid w:val="000944D5"/>
    <w:rsid w:val="000A0188"/>
    <w:rsid w:val="000A6391"/>
    <w:rsid w:val="000B321B"/>
    <w:rsid w:val="000B5D99"/>
    <w:rsid w:val="000B768D"/>
    <w:rsid w:val="000C34C4"/>
    <w:rsid w:val="000C39B4"/>
    <w:rsid w:val="000C4BE1"/>
    <w:rsid w:val="000C6B03"/>
    <w:rsid w:val="000C6E41"/>
    <w:rsid w:val="000D1432"/>
    <w:rsid w:val="000D43DA"/>
    <w:rsid w:val="000D5784"/>
    <w:rsid w:val="000E2D79"/>
    <w:rsid w:val="000E3FA6"/>
    <w:rsid w:val="00100C67"/>
    <w:rsid w:val="00101635"/>
    <w:rsid w:val="0010227C"/>
    <w:rsid w:val="00110F39"/>
    <w:rsid w:val="00112718"/>
    <w:rsid w:val="00123D28"/>
    <w:rsid w:val="0012425C"/>
    <w:rsid w:val="00130066"/>
    <w:rsid w:val="00130536"/>
    <w:rsid w:val="00131A0E"/>
    <w:rsid w:val="00133709"/>
    <w:rsid w:val="00140CED"/>
    <w:rsid w:val="00150795"/>
    <w:rsid w:val="00155C8A"/>
    <w:rsid w:val="00160F4C"/>
    <w:rsid w:val="001628FA"/>
    <w:rsid w:val="001714E1"/>
    <w:rsid w:val="00185DCB"/>
    <w:rsid w:val="001869DA"/>
    <w:rsid w:val="001A623A"/>
    <w:rsid w:val="001B4C1F"/>
    <w:rsid w:val="001C3EBB"/>
    <w:rsid w:val="001C7486"/>
    <w:rsid w:val="001D4A7C"/>
    <w:rsid w:val="001D693D"/>
    <w:rsid w:val="001E6F48"/>
    <w:rsid w:val="001F2ECB"/>
    <w:rsid w:val="002015DF"/>
    <w:rsid w:val="00201CD9"/>
    <w:rsid w:val="0020371A"/>
    <w:rsid w:val="0021736C"/>
    <w:rsid w:val="0022048D"/>
    <w:rsid w:val="00223235"/>
    <w:rsid w:val="00227F70"/>
    <w:rsid w:val="002342B7"/>
    <w:rsid w:val="00234472"/>
    <w:rsid w:val="00236E5E"/>
    <w:rsid w:val="002543EF"/>
    <w:rsid w:val="00262511"/>
    <w:rsid w:val="0026315F"/>
    <w:rsid w:val="00263711"/>
    <w:rsid w:val="00265D2D"/>
    <w:rsid w:val="00267D54"/>
    <w:rsid w:val="00271686"/>
    <w:rsid w:val="00293883"/>
    <w:rsid w:val="002A3874"/>
    <w:rsid w:val="002A3DCF"/>
    <w:rsid w:val="002A4AA2"/>
    <w:rsid w:val="002B52AF"/>
    <w:rsid w:val="002C20A7"/>
    <w:rsid w:val="002C675B"/>
    <w:rsid w:val="002D4865"/>
    <w:rsid w:val="002D51AF"/>
    <w:rsid w:val="002E5AD6"/>
    <w:rsid w:val="002F009F"/>
    <w:rsid w:val="002F020F"/>
    <w:rsid w:val="002F63CE"/>
    <w:rsid w:val="00300C97"/>
    <w:rsid w:val="00301855"/>
    <w:rsid w:val="00301CE7"/>
    <w:rsid w:val="003036B5"/>
    <w:rsid w:val="00304B6B"/>
    <w:rsid w:val="0030518F"/>
    <w:rsid w:val="00306993"/>
    <w:rsid w:val="00310941"/>
    <w:rsid w:val="00310E7F"/>
    <w:rsid w:val="00326D6E"/>
    <w:rsid w:val="00345258"/>
    <w:rsid w:val="00345660"/>
    <w:rsid w:val="003519C4"/>
    <w:rsid w:val="00353613"/>
    <w:rsid w:val="00356279"/>
    <w:rsid w:val="00367EB5"/>
    <w:rsid w:val="00367F0C"/>
    <w:rsid w:val="003754A1"/>
    <w:rsid w:val="00375AB0"/>
    <w:rsid w:val="00376781"/>
    <w:rsid w:val="0037692B"/>
    <w:rsid w:val="003778DA"/>
    <w:rsid w:val="00385C08"/>
    <w:rsid w:val="00390635"/>
    <w:rsid w:val="00392303"/>
    <w:rsid w:val="003A1A42"/>
    <w:rsid w:val="003A6DCF"/>
    <w:rsid w:val="003B06C0"/>
    <w:rsid w:val="003C4DE5"/>
    <w:rsid w:val="003D0038"/>
    <w:rsid w:val="003D49F8"/>
    <w:rsid w:val="003D711F"/>
    <w:rsid w:val="003E161A"/>
    <w:rsid w:val="003E191E"/>
    <w:rsid w:val="0040107A"/>
    <w:rsid w:val="00403BD5"/>
    <w:rsid w:val="00415747"/>
    <w:rsid w:val="00430D2A"/>
    <w:rsid w:val="00433FF3"/>
    <w:rsid w:val="00435582"/>
    <w:rsid w:val="004378B4"/>
    <w:rsid w:val="0044019B"/>
    <w:rsid w:val="0044192D"/>
    <w:rsid w:val="004466F0"/>
    <w:rsid w:val="00447076"/>
    <w:rsid w:val="00450164"/>
    <w:rsid w:val="004519E5"/>
    <w:rsid w:val="00466FDD"/>
    <w:rsid w:val="00481637"/>
    <w:rsid w:val="00482225"/>
    <w:rsid w:val="00494319"/>
    <w:rsid w:val="004A1994"/>
    <w:rsid w:val="004A567A"/>
    <w:rsid w:val="004A6BDD"/>
    <w:rsid w:val="004A792E"/>
    <w:rsid w:val="004B3D1F"/>
    <w:rsid w:val="004B7E46"/>
    <w:rsid w:val="004C313C"/>
    <w:rsid w:val="004C3A7A"/>
    <w:rsid w:val="004C59D9"/>
    <w:rsid w:val="004D123E"/>
    <w:rsid w:val="004D36F5"/>
    <w:rsid w:val="004F1908"/>
    <w:rsid w:val="004F2A4D"/>
    <w:rsid w:val="004F39E5"/>
    <w:rsid w:val="004F57B7"/>
    <w:rsid w:val="004F7DA4"/>
    <w:rsid w:val="004F7F80"/>
    <w:rsid w:val="00501C86"/>
    <w:rsid w:val="0050665B"/>
    <w:rsid w:val="00513085"/>
    <w:rsid w:val="00515AE1"/>
    <w:rsid w:val="0052053A"/>
    <w:rsid w:val="00531882"/>
    <w:rsid w:val="005336E7"/>
    <w:rsid w:val="00540995"/>
    <w:rsid w:val="00540EF5"/>
    <w:rsid w:val="00552842"/>
    <w:rsid w:val="00575696"/>
    <w:rsid w:val="005827ED"/>
    <w:rsid w:val="00584E31"/>
    <w:rsid w:val="00590E54"/>
    <w:rsid w:val="005914FC"/>
    <w:rsid w:val="005965F2"/>
    <w:rsid w:val="005A31BB"/>
    <w:rsid w:val="005C1668"/>
    <w:rsid w:val="005C2A74"/>
    <w:rsid w:val="005D5C05"/>
    <w:rsid w:val="005D744F"/>
    <w:rsid w:val="005E30E8"/>
    <w:rsid w:val="005F39D7"/>
    <w:rsid w:val="005F66BC"/>
    <w:rsid w:val="005F66E5"/>
    <w:rsid w:val="006116E1"/>
    <w:rsid w:val="00613C4E"/>
    <w:rsid w:val="006149EB"/>
    <w:rsid w:val="0061697E"/>
    <w:rsid w:val="00630E15"/>
    <w:rsid w:val="00631AA2"/>
    <w:rsid w:val="00634350"/>
    <w:rsid w:val="00641868"/>
    <w:rsid w:val="006441A7"/>
    <w:rsid w:val="00647B0B"/>
    <w:rsid w:val="00650522"/>
    <w:rsid w:val="006530A4"/>
    <w:rsid w:val="00654CAC"/>
    <w:rsid w:val="00662BB1"/>
    <w:rsid w:val="0066632B"/>
    <w:rsid w:val="0067533B"/>
    <w:rsid w:val="00682535"/>
    <w:rsid w:val="00692BE3"/>
    <w:rsid w:val="00694EBB"/>
    <w:rsid w:val="006B35D3"/>
    <w:rsid w:val="006C14DC"/>
    <w:rsid w:val="006C4C13"/>
    <w:rsid w:val="006C638E"/>
    <w:rsid w:val="006C6467"/>
    <w:rsid w:val="006E2CF2"/>
    <w:rsid w:val="006E47C9"/>
    <w:rsid w:val="006E7555"/>
    <w:rsid w:val="006F6D64"/>
    <w:rsid w:val="006F758B"/>
    <w:rsid w:val="00715D75"/>
    <w:rsid w:val="007164E4"/>
    <w:rsid w:val="00725892"/>
    <w:rsid w:val="00726C54"/>
    <w:rsid w:val="00730FEA"/>
    <w:rsid w:val="00731D6D"/>
    <w:rsid w:val="00733A61"/>
    <w:rsid w:val="00733F29"/>
    <w:rsid w:val="00742C48"/>
    <w:rsid w:val="00745372"/>
    <w:rsid w:val="00745C5B"/>
    <w:rsid w:val="00745D82"/>
    <w:rsid w:val="00746801"/>
    <w:rsid w:val="00753BF9"/>
    <w:rsid w:val="00754FD1"/>
    <w:rsid w:val="0075511B"/>
    <w:rsid w:val="007560CD"/>
    <w:rsid w:val="007637E5"/>
    <w:rsid w:val="00770CF1"/>
    <w:rsid w:val="007728AE"/>
    <w:rsid w:val="00774AB9"/>
    <w:rsid w:val="007768B3"/>
    <w:rsid w:val="00777EDE"/>
    <w:rsid w:val="007849A2"/>
    <w:rsid w:val="0078557E"/>
    <w:rsid w:val="00790862"/>
    <w:rsid w:val="00795D19"/>
    <w:rsid w:val="007965E4"/>
    <w:rsid w:val="007A452A"/>
    <w:rsid w:val="007A4DE5"/>
    <w:rsid w:val="007A5F24"/>
    <w:rsid w:val="007A72F8"/>
    <w:rsid w:val="007B75FB"/>
    <w:rsid w:val="007C527B"/>
    <w:rsid w:val="007C6538"/>
    <w:rsid w:val="007C6B0B"/>
    <w:rsid w:val="007D343E"/>
    <w:rsid w:val="007E7E1B"/>
    <w:rsid w:val="007F29D9"/>
    <w:rsid w:val="00805DD5"/>
    <w:rsid w:val="008112C6"/>
    <w:rsid w:val="00815409"/>
    <w:rsid w:val="00821C44"/>
    <w:rsid w:val="0085031A"/>
    <w:rsid w:val="008560E1"/>
    <w:rsid w:val="008603E1"/>
    <w:rsid w:val="00862466"/>
    <w:rsid w:val="00862BA8"/>
    <w:rsid w:val="00866D37"/>
    <w:rsid w:val="00873563"/>
    <w:rsid w:val="00877839"/>
    <w:rsid w:val="00890936"/>
    <w:rsid w:val="00892E4D"/>
    <w:rsid w:val="008946E6"/>
    <w:rsid w:val="008A1DDC"/>
    <w:rsid w:val="008A46D7"/>
    <w:rsid w:val="008B1DCB"/>
    <w:rsid w:val="008B5206"/>
    <w:rsid w:val="008C0463"/>
    <w:rsid w:val="008C6917"/>
    <w:rsid w:val="008D3034"/>
    <w:rsid w:val="008D4DB8"/>
    <w:rsid w:val="008D60BD"/>
    <w:rsid w:val="008D6E60"/>
    <w:rsid w:val="008E7F99"/>
    <w:rsid w:val="008F0012"/>
    <w:rsid w:val="00916379"/>
    <w:rsid w:val="0092425A"/>
    <w:rsid w:val="00924434"/>
    <w:rsid w:val="00933BD5"/>
    <w:rsid w:val="0094077F"/>
    <w:rsid w:val="009408E5"/>
    <w:rsid w:val="0094639B"/>
    <w:rsid w:val="0095726D"/>
    <w:rsid w:val="009709AE"/>
    <w:rsid w:val="00980199"/>
    <w:rsid w:val="00982BAE"/>
    <w:rsid w:val="00985554"/>
    <w:rsid w:val="00991293"/>
    <w:rsid w:val="009A2055"/>
    <w:rsid w:val="009B6DD3"/>
    <w:rsid w:val="009C1A29"/>
    <w:rsid w:val="009C1F02"/>
    <w:rsid w:val="009C5524"/>
    <w:rsid w:val="009C58BF"/>
    <w:rsid w:val="009D31CC"/>
    <w:rsid w:val="009D7C10"/>
    <w:rsid w:val="009F044A"/>
    <w:rsid w:val="009F2940"/>
    <w:rsid w:val="00A002E4"/>
    <w:rsid w:val="00A039BB"/>
    <w:rsid w:val="00A11D6F"/>
    <w:rsid w:val="00A13427"/>
    <w:rsid w:val="00A13741"/>
    <w:rsid w:val="00A158C8"/>
    <w:rsid w:val="00A2269D"/>
    <w:rsid w:val="00A23FC7"/>
    <w:rsid w:val="00A24920"/>
    <w:rsid w:val="00A43BE3"/>
    <w:rsid w:val="00A4415A"/>
    <w:rsid w:val="00A477CD"/>
    <w:rsid w:val="00A47B47"/>
    <w:rsid w:val="00A65EE7"/>
    <w:rsid w:val="00A71303"/>
    <w:rsid w:val="00A71A8A"/>
    <w:rsid w:val="00A85763"/>
    <w:rsid w:val="00A87053"/>
    <w:rsid w:val="00A873FE"/>
    <w:rsid w:val="00A90440"/>
    <w:rsid w:val="00A937A1"/>
    <w:rsid w:val="00A93E71"/>
    <w:rsid w:val="00AA7723"/>
    <w:rsid w:val="00AA7ADC"/>
    <w:rsid w:val="00AB7B43"/>
    <w:rsid w:val="00AC0748"/>
    <w:rsid w:val="00AC201A"/>
    <w:rsid w:val="00AD7B67"/>
    <w:rsid w:val="00AE37C2"/>
    <w:rsid w:val="00AE3EB2"/>
    <w:rsid w:val="00AF0332"/>
    <w:rsid w:val="00AF7A6C"/>
    <w:rsid w:val="00B0030C"/>
    <w:rsid w:val="00B104CD"/>
    <w:rsid w:val="00B12026"/>
    <w:rsid w:val="00B1447C"/>
    <w:rsid w:val="00B21EB2"/>
    <w:rsid w:val="00B22D43"/>
    <w:rsid w:val="00B236C4"/>
    <w:rsid w:val="00B32414"/>
    <w:rsid w:val="00B331DD"/>
    <w:rsid w:val="00B4053A"/>
    <w:rsid w:val="00B41FD0"/>
    <w:rsid w:val="00B517FB"/>
    <w:rsid w:val="00B558BA"/>
    <w:rsid w:val="00B66153"/>
    <w:rsid w:val="00B734C4"/>
    <w:rsid w:val="00B870B3"/>
    <w:rsid w:val="00B97A3B"/>
    <w:rsid w:val="00BA1455"/>
    <w:rsid w:val="00BA17CD"/>
    <w:rsid w:val="00BA467A"/>
    <w:rsid w:val="00BA6689"/>
    <w:rsid w:val="00BB49C9"/>
    <w:rsid w:val="00BB590C"/>
    <w:rsid w:val="00BB6F4F"/>
    <w:rsid w:val="00BC1860"/>
    <w:rsid w:val="00BC32AB"/>
    <w:rsid w:val="00BC5678"/>
    <w:rsid w:val="00BC6F92"/>
    <w:rsid w:val="00BD0381"/>
    <w:rsid w:val="00BE082E"/>
    <w:rsid w:val="00BE5142"/>
    <w:rsid w:val="00BF568D"/>
    <w:rsid w:val="00C05AF6"/>
    <w:rsid w:val="00C13E1E"/>
    <w:rsid w:val="00C15515"/>
    <w:rsid w:val="00C15D8E"/>
    <w:rsid w:val="00C25A46"/>
    <w:rsid w:val="00C26FD9"/>
    <w:rsid w:val="00C317A4"/>
    <w:rsid w:val="00C363B8"/>
    <w:rsid w:val="00C45760"/>
    <w:rsid w:val="00C61FED"/>
    <w:rsid w:val="00C63420"/>
    <w:rsid w:val="00C81CC6"/>
    <w:rsid w:val="00CA12FA"/>
    <w:rsid w:val="00CA256E"/>
    <w:rsid w:val="00CB1245"/>
    <w:rsid w:val="00CB19E9"/>
    <w:rsid w:val="00CB57E5"/>
    <w:rsid w:val="00CC0964"/>
    <w:rsid w:val="00CC2C65"/>
    <w:rsid w:val="00CD73F9"/>
    <w:rsid w:val="00CE7B39"/>
    <w:rsid w:val="00CF7831"/>
    <w:rsid w:val="00D00486"/>
    <w:rsid w:val="00D01155"/>
    <w:rsid w:val="00D01F76"/>
    <w:rsid w:val="00D03502"/>
    <w:rsid w:val="00D043FA"/>
    <w:rsid w:val="00D04E51"/>
    <w:rsid w:val="00D11961"/>
    <w:rsid w:val="00D132C1"/>
    <w:rsid w:val="00D144CA"/>
    <w:rsid w:val="00D17842"/>
    <w:rsid w:val="00D21510"/>
    <w:rsid w:val="00D25787"/>
    <w:rsid w:val="00D26730"/>
    <w:rsid w:val="00D41021"/>
    <w:rsid w:val="00D442F9"/>
    <w:rsid w:val="00D5113D"/>
    <w:rsid w:val="00D51622"/>
    <w:rsid w:val="00D56535"/>
    <w:rsid w:val="00D7225D"/>
    <w:rsid w:val="00D75CD5"/>
    <w:rsid w:val="00D97805"/>
    <w:rsid w:val="00DB67B9"/>
    <w:rsid w:val="00DB6CFB"/>
    <w:rsid w:val="00DC1E2C"/>
    <w:rsid w:val="00DC6B45"/>
    <w:rsid w:val="00DD5B68"/>
    <w:rsid w:val="00DD7CBC"/>
    <w:rsid w:val="00DE76E6"/>
    <w:rsid w:val="00DE7B01"/>
    <w:rsid w:val="00DF7D13"/>
    <w:rsid w:val="00E046FB"/>
    <w:rsid w:val="00E137BE"/>
    <w:rsid w:val="00E15E89"/>
    <w:rsid w:val="00E22A93"/>
    <w:rsid w:val="00E22B2D"/>
    <w:rsid w:val="00E268C3"/>
    <w:rsid w:val="00E3512D"/>
    <w:rsid w:val="00E61926"/>
    <w:rsid w:val="00E70A9E"/>
    <w:rsid w:val="00E714E4"/>
    <w:rsid w:val="00E817B6"/>
    <w:rsid w:val="00E8388B"/>
    <w:rsid w:val="00E85C0C"/>
    <w:rsid w:val="00E91F5A"/>
    <w:rsid w:val="00E946E5"/>
    <w:rsid w:val="00E96771"/>
    <w:rsid w:val="00E96EB0"/>
    <w:rsid w:val="00E9727F"/>
    <w:rsid w:val="00E97869"/>
    <w:rsid w:val="00EA283E"/>
    <w:rsid w:val="00EB0579"/>
    <w:rsid w:val="00EB42D3"/>
    <w:rsid w:val="00EC4E1F"/>
    <w:rsid w:val="00EC5F74"/>
    <w:rsid w:val="00EC6063"/>
    <w:rsid w:val="00EE2A56"/>
    <w:rsid w:val="00EE6B2F"/>
    <w:rsid w:val="00EF4D41"/>
    <w:rsid w:val="00F049E5"/>
    <w:rsid w:val="00F0699B"/>
    <w:rsid w:val="00F31383"/>
    <w:rsid w:val="00F32DE6"/>
    <w:rsid w:val="00F502A4"/>
    <w:rsid w:val="00F57D42"/>
    <w:rsid w:val="00F70587"/>
    <w:rsid w:val="00F82F3E"/>
    <w:rsid w:val="00F97336"/>
    <w:rsid w:val="00FA057D"/>
    <w:rsid w:val="00FA500D"/>
    <w:rsid w:val="00FA50E6"/>
    <w:rsid w:val="00FA57AB"/>
    <w:rsid w:val="00FB5D73"/>
    <w:rsid w:val="00FC45AE"/>
    <w:rsid w:val="00FC4A1D"/>
    <w:rsid w:val="00FD4F67"/>
    <w:rsid w:val="00FD7AA3"/>
    <w:rsid w:val="00FF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BF435-8D4F-47A0-B7E7-BE091724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2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70587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33628-9B87-424F-9052-03E2B46E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570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Valerica Petruta</dc:creator>
  <cp:keywords/>
  <dc:description/>
  <cp:lastModifiedBy>ioana cazan</cp:lastModifiedBy>
  <cp:revision>8</cp:revision>
  <dcterms:created xsi:type="dcterms:W3CDTF">2017-03-14T12:37:00Z</dcterms:created>
  <dcterms:modified xsi:type="dcterms:W3CDTF">2017-08-17T11:28:00Z</dcterms:modified>
</cp:coreProperties>
</file>